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附件11</w:t>
      </w:r>
    </w:p>
    <w:p>
      <w:pPr>
        <w:keepNext w:val="0"/>
        <w:keepLines w:val="0"/>
        <w:pageBreakBefore w:val="0"/>
        <w:widowControl w:val="0"/>
        <w:numPr>
          <w:ins w:id="0" w:author="Unknown" w:date="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  <w:highlight w:val="none"/>
          <w:lang w:eastAsia="zh-CN"/>
        </w:rPr>
        <w:t>兵团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  <w:highlight w:val="none"/>
        </w:rPr>
        <w:t>创新联合体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  <w:highlight w:val="none"/>
          <w:lang w:eastAsia="zh-CN"/>
        </w:rPr>
        <w:t>总结报告</w:t>
      </w:r>
    </w:p>
    <w:tbl>
      <w:tblPr>
        <w:tblStyle w:val="7"/>
        <w:tblW w:w="94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399"/>
        <w:gridCol w:w="523"/>
        <w:gridCol w:w="675"/>
        <w:gridCol w:w="704"/>
        <w:gridCol w:w="993"/>
        <w:gridCol w:w="268"/>
        <w:gridCol w:w="443"/>
        <w:gridCol w:w="808"/>
        <w:gridCol w:w="1830"/>
        <w:gridCol w:w="459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23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pacing w:val="-1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pacing w:val="-10"/>
                <w:sz w:val="32"/>
                <w:szCs w:val="32"/>
                <w:highlight w:val="none"/>
              </w:rPr>
              <w:t>联合体名称</w:t>
            </w:r>
          </w:p>
        </w:tc>
        <w:tc>
          <w:tcPr>
            <w:tcW w:w="6027" w:type="dxa"/>
            <w:gridSpan w:val="7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23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pacing w:val="-10"/>
                <w:sz w:val="32"/>
                <w:szCs w:val="32"/>
                <w:highlight w:val="none"/>
              </w:rPr>
              <w:t>联合体</w:t>
            </w:r>
            <w:r>
              <w:rPr>
                <w:rFonts w:hint="eastAsia" w:ascii="Times New Roman" w:hAnsi="Times New Roman" w:eastAsia="方正仿宋_GBK" w:cs="Times New Roman"/>
                <w:color w:val="auto"/>
                <w:spacing w:val="-10"/>
                <w:sz w:val="32"/>
                <w:szCs w:val="32"/>
                <w:highlight w:val="none"/>
                <w:lang w:eastAsia="zh-CN"/>
              </w:rPr>
              <w:t>成立</w:t>
            </w:r>
            <w:r>
              <w:rPr>
                <w:rFonts w:hint="default" w:ascii="Times New Roman" w:hAnsi="Times New Roman" w:eastAsia="方正仿宋_GBK" w:cs="Times New Roman"/>
                <w:color w:val="auto"/>
                <w:spacing w:val="-10"/>
                <w:sz w:val="32"/>
                <w:szCs w:val="32"/>
                <w:highlight w:val="none"/>
              </w:rPr>
              <w:t>时间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月 日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产业领域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23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pacing w:val="-1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pacing w:val="-10"/>
                <w:sz w:val="32"/>
                <w:szCs w:val="32"/>
                <w:highlight w:val="none"/>
              </w:rPr>
              <w:t>联合体牵头单位</w:t>
            </w:r>
          </w:p>
        </w:tc>
        <w:tc>
          <w:tcPr>
            <w:tcW w:w="6027" w:type="dxa"/>
            <w:gridSpan w:val="7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23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pacing w:val="-24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pacing w:val="-10"/>
                <w:sz w:val="32"/>
                <w:szCs w:val="32"/>
                <w:highlight w:val="none"/>
              </w:rPr>
              <w:t>推荐首席科学家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97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职务/职称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23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联合体内已建相关国家级各类科研平台数量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pacing w:val="4"/>
                <w:sz w:val="32"/>
                <w:szCs w:val="32"/>
                <w:highlight w:val="none"/>
              </w:rPr>
            </w:pPr>
          </w:p>
        </w:tc>
        <w:tc>
          <w:tcPr>
            <w:tcW w:w="3097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联合体内已建相关省级各类科研平台数量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23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联系人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pacing w:val="4"/>
                <w:sz w:val="32"/>
                <w:szCs w:val="32"/>
                <w:highlight w:val="none"/>
              </w:rPr>
            </w:pPr>
          </w:p>
        </w:tc>
        <w:tc>
          <w:tcPr>
            <w:tcW w:w="3097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pacing w:val="4"/>
                <w:sz w:val="32"/>
                <w:szCs w:val="32"/>
                <w:highlight w:val="none"/>
              </w:rPr>
              <w:t>电话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23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成员总数（个）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97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企业数量（个）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23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高校数量（个）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97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  <w:t>研究机构数量（个）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1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一、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30"/>
                <w:szCs w:val="30"/>
                <w:highlight w:val="none"/>
                <w:lang w:val="en-US" w:eastAsia="zh-CN"/>
              </w:rPr>
              <w:t>2025年开展的主要工作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（限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30"/>
                <w:szCs w:val="30"/>
                <w:highlight w:val="none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12"/>
            <w:vAlign w:val="bottom"/>
          </w:tcPr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1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二、推荐首席科学家</w:t>
            </w:r>
            <w:r>
              <w:rPr>
                <w:rFonts w:hint="default" w:ascii="Times New Roman" w:hAnsi="Times New Roman" w:eastAsia="方正仿宋_GBK" w:cs="Times New Roman"/>
                <w:bCs/>
                <w:color w:val="auto"/>
                <w:sz w:val="30"/>
                <w:szCs w:val="30"/>
                <w:highlight w:val="none"/>
              </w:rPr>
              <w:t>科研简历（含取得的代表性创新成果、主要学术任职等）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12"/>
            <w:vAlign w:val="center"/>
          </w:tcPr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1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三、科研团队情况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1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姓名</w:t>
            </w:r>
          </w:p>
        </w:tc>
        <w:tc>
          <w:tcPr>
            <w:tcW w:w="1198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年龄</w:t>
            </w: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职务/职称</w:t>
            </w:r>
          </w:p>
        </w:tc>
        <w:tc>
          <w:tcPr>
            <w:tcW w:w="3081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从事专业</w:t>
            </w: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1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081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1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081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1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081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1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081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1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081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1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081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1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081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21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081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pStyle w:val="3"/>
              <w:spacing w:line="500" w:lineRule="exact"/>
              <w:ind w:firstLine="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1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四、联合体已建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  <w:lang w:eastAsia="zh-CN"/>
              </w:rPr>
              <w:t>兵团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级及以上科研平台数量（含重点实验室、工程技术研究中心、企业技术创新中心等各类创新平台）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平台名称</w:t>
            </w:r>
          </w:p>
        </w:tc>
        <w:tc>
          <w:tcPr>
            <w:tcW w:w="237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学科/产业领域</w:t>
            </w:r>
          </w:p>
        </w:tc>
        <w:tc>
          <w:tcPr>
            <w:tcW w:w="1519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国家/省级</w:t>
            </w:r>
          </w:p>
        </w:tc>
        <w:tc>
          <w:tcPr>
            <w:tcW w:w="183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建设时间</w:t>
            </w: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依托单位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237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519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830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237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519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830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237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519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830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237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519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830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237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519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830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4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2372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519" w:type="dxa"/>
            <w:gridSpan w:val="3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830" w:type="dxa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685" w:type="dxa"/>
            <w:gridSpan w:val="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12"/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五、成员单位在行业（或领域）中地位的简要说明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成员单位名称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及统一社会信用代码</w:t>
            </w:r>
          </w:p>
        </w:tc>
        <w:tc>
          <w:tcPr>
            <w:tcW w:w="5034" w:type="dxa"/>
            <w:gridSpan w:val="6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在行业（或领域）中的地位，在联合体内分工（限200字）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1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widowControl/>
              <w:spacing w:line="500" w:lineRule="exact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2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widowControl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widowControl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3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widowControl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widowControl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4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widowControl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5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widowControl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6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widowControl/>
              <w:spacing w:line="500" w:lineRule="exact"/>
              <w:ind w:firstLine="600" w:firstLineChars="200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7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spacing w:line="500" w:lineRule="exact"/>
              <w:ind w:firstLine="570"/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8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spacing w:line="500" w:lineRule="exact"/>
              <w:ind w:firstLine="570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9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spacing w:line="500" w:lineRule="exact"/>
              <w:ind w:firstLine="570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10</w:t>
            </w: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widowControl/>
              <w:snapToGrid w:val="0"/>
              <w:spacing w:line="500" w:lineRule="exact"/>
              <w:ind w:firstLine="584" w:firstLineChars="200"/>
              <w:jc w:val="left"/>
              <w:rPr>
                <w:rFonts w:hint="default" w:ascii="Times New Roman" w:hAnsi="Times New Roman" w:eastAsia="方正仿宋_GBK" w:cs="Times New Roman"/>
                <w:color w:val="auto"/>
                <w:spacing w:val="-4"/>
                <w:kern w:val="0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widowControl/>
              <w:snapToGrid w:val="0"/>
              <w:spacing w:line="500" w:lineRule="exact"/>
              <w:ind w:firstLine="584" w:firstLineChars="200"/>
              <w:jc w:val="left"/>
              <w:rPr>
                <w:rFonts w:hint="default" w:ascii="Times New Roman" w:hAnsi="Times New Roman" w:eastAsia="方正仿宋_GBK" w:cs="Times New Roman"/>
                <w:color w:val="auto"/>
                <w:spacing w:val="-4"/>
                <w:kern w:val="0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widowControl/>
              <w:snapToGrid w:val="0"/>
              <w:spacing w:line="500" w:lineRule="exact"/>
              <w:ind w:firstLine="584" w:firstLineChars="200"/>
              <w:jc w:val="left"/>
              <w:rPr>
                <w:rFonts w:hint="default" w:ascii="Times New Roman" w:hAnsi="Times New Roman" w:eastAsia="方正仿宋_GBK" w:cs="Times New Roman"/>
                <w:color w:val="auto"/>
                <w:spacing w:val="-4"/>
                <w:kern w:val="0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3294" w:type="dxa"/>
            <w:gridSpan w:val="5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034" w:type="dxa"/>
            <w:gridSpan w:val="6"/>
            <w:vAlign w:val="center"/>
          </w:tcPr>
          <w:p>
            <w:pPr>
              <w:widowControl/>
              <w:snapToGrid w:val="0"/>
              <w:spacing w:line="500" w:lineRule="exact"/>
              <w:ind w:firstLine="584" w:firstLineChars="200"/>
              <w:jc w:val="left"/>
              <w:rPr>
                <w:rFonts w:hint="default" w:ascii="Times New Roman" w:hAnsi="Times New Roman" w:eastAsia="方正仿宋_GBK" w:cs="Times New Roman"/>
                <w:color w:val="auto"/>
                <w:spacing w:val="-4"/>
                <w:kern w:val="0"/>
                <w:sz w:val="30"/>
                <w:szCs w:val="30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default" w:ascii="Times New Roman" w:hAnsi="Times New Roman" w:eastAsia="方正仿宋_GBK" w:cs="Times New Roman"/>
          <w:snapToGrid w:val="0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eastAsia="方正仿宋_GBK" w:cs="Times New Roman"/>
          <w:snapToGrid w:val="0"/>
          <w:color w:val="auto"/>
          <w:spacing w:val="2"/>
          <w:sz w:val="28"/>
          <w:szCs w:val="28"/>
          <w:highlight w:val="none"/>
        </w:rPr>
        <w:t>注：若成员单位超过20家，则只需填写主要成员单位的有关情况。</w:t>
      </w:r>
    </w:p>
    <w:tbl>
      <w:tblPr>
        <w:tblStyle w:val="7"/>
        <w:tblW w:w="94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5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snapToGrid w:val="0"/>
                <w:color w:val="auto"/>
                <w:spacing w:val="2"/>
                <w:sz w:val="30"/>
                <w:szCs w:val="30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  <w:t>六、联合体开展活动和取得的实效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5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5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30"/>
                <w:szCs w:val="30"/>
                <w:highlight w:val="none"/>
                <w:lang w:val="en-US" w:eastAsia="zh-CN"/>
              </w:rPr>
              <w:t>七、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30"/>
                <w:szCs w:val="30"/>
                <w:highlight w:val="none"/>
                <w:lang w:val="en-US" w:eastAsia="zh-CN"/>
              </w:rPr>
              <w:t>攻关目标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30"/>
                <w:szCs w:val="30"/>
                <w:highlight w:val="none"/>
                <w:lang w:val="en-US" w:eastAsia="zh-CN"/>
              </w:rPr>
              <w:t>及完成情况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highlight w:val="none"/>
                <w:lang w:val="en-US" w:eastAsia="zh-CN"/>
              </w:rPr>
              <w:t>含技术目标、经济目标及其他。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highlight w:val="none"/>
                <w:lang w:val="en-US" w:eastAsia="zh-CN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default"/>
                <w:color w:val="auto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2"/>
                <w:sz w:val="30"/>
                <w:szCs w:val="30"/>
                <w:highlight w:val="none"/>
                <w:lang w:val="en-US" w:eastAsia="zh-CN" w:bidi="ar-SA"/>
              </w:rPr>
              <w:t>八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2"/>
                <w:sz w:val="30"/>
                <w:szCs w:val="30"/>
                <w:highlight w:val="none"/>
                <w:lang w:val="en-US" w:eastAsia="zh-CN" w:bidi="ar-SA"/>
              </w:rPr>
              <w:t>、主要研发内容和技术路线</w:t>
            </w:r>
            <w:r>
              <w:rPr>
                <w:rFonts w:hint="eastAsia" w:ascii="Times New Roman" w:hAnsi="Times New Roman" w:eastAsia="方正仿宋_GBK" w:cs="Times New Roman"/>
                <w:color w:val="auto"/>
                <w:kern w:val="2"/>
                <w:sz w:val="30"/>
                <w:szCs w:val="30"/>
                <w:highlight w:val="none"/>
                <w:lang w:val="en-US" w:eastAsia="zh-CN" w:bidi="ar-SA"/>
              </w:rPr>
              <w:t>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highlight w:val="none"/>
                <w:lang w:val="en-US" w:eastAsia="zh-CN"/>
              </w:rPr>
              <w:t>按专项总述，再分任务分述，明确阐述攻关的方向、研究的内容、采取的技术路线、要解决的关键技术、主要的创新点等问题。</w:t>
            </w:r>
          </w:p>
          <w:p>
            <w:pPr>
              <w:pStyle w:val="2"/>
              <w:jc w:val="left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default"/>
                <w:color w:val="auto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2"/>
                <w:sz w:val="30"/>
                <w:szCs w:val="30"/>
                <w:highlight w:val="none"/>
                <w:lang w:val="en-US" w:eastAsia="zh-CN" w:bidi="ar-SA"/>
              </w:rPr>
              <w:t>九、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2"/>
                <w:sz w:val="30"/>
                <w:szCs w:val="30"/>
                <w:highlight w:val="none"/>
                <w:lang w:val="en-US" w:eastAsia="zh-CN" w:bidi="ar-SA"/>
              </w:rPr>
              <w:t>年度计划（或阶段性目标）与考核指标</w:t>
            </w:r>
            <w:r>
              <w:rPr>
                <w:rFonts w:hint="eastAsia" w:ascii="Times New Roman" w:hAnsi="Times New Roman" w:eastAsia="方正仿宋_GBK" w:cs="Times New Roman"/>
                <w:color w:val="auto"/>
                <w:kern w:val="2"/>
                <w:sz w:val="30"/>
                <w:szCs w:val="30"/>
                <w:highlight w:val="none"/>
                <w:lang w:val="en-US" w:eastAsia="zh-CN" w:bidi="ar-SA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highlight w:val="none"/>
                <w:lang w:val="en-US" w:eastAsia="zh-CN"/>
              </w:rPr>
              <w:t>包含带动产业发展或地方科技创新能力提升情况，产出指标、服务指标、经济效益指标、社会效益指标、人才培养指标等</w:t>
            </w:r>
            <w:r>
              <w:rPr>
                <w:rFonts w:hint="eastAsia" w:ascii="Times New Roman" w:hAnsi="Times New Roman" w:eastAsia="方正仿宋_GBK" w:cs="Times New Roman"/>
                <w:color w:val="auto"/>
                <w:highlight w:val="none"/>
                <w:lang w:val="en-US" w:eastAsia="zh-CN"/>
              </w:rPr>
              <w:t>，2025年完成情况</w:t>
            </w:r>
            <w:r>
              <w:rPr>
                <w:rFonts w:hint="default" w:ascii="Times New Roman" w:hAnsi="Times New Roman" w:eastAsia="方正仿宋_GBK" w:cs="Times New Roman"/>
                <w:color w:val="auto"/>
                <w:highlight w:val="none"/>
                <w:lang w:val="en-US" w:eastAsia="zh-CN"/>
              </w:rPr>
              <w:t>。</w:t>
            </w:r>
          </w:p>
          <w:p>
            <w:pPr>
              <w:pStyle w:val="2"/>
              <w:jc w:val="left"/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default"/>
                <w:color w:val="auto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2"/>
                <w:sz w:val="30"/>
                <w:szCs w:val="30"/>
                <w:highlight w:val="none"/>
                <w:lang w:val="en-US" w:eastAsia="zh-CN" w:bidi="ar-SA"/>
              </w:rPr>
              <w:t>十、</w:t>
            </w:r>
            <w:r>
              <w:rPr>
                <w:rFonts w:hint="default" w:ascii="Times New Roman" w:hAnsi="Times New Roman" w:eastAsia="方正仿宋_GBK" w:cs="Times New Roman"/>
                <w:color w:val="auto"/>
                <w:kern w:val="2"/>
                <w:sz w:val="30"/>
                <w:szCs w:val="30"/>
                <w:highlight w:val="none"/>
                <w:lang w:val="en-US" w:eastAsia="zh-CN" w:bidi="ar-SA"/>
              </w:rPr>
              <w:t>经费来源及预算</w:t>
            </w:r>
            <w:r>
              <w:rPr>
                <w:rFonts w:hint="eastAsia" w:ascii="Times New Roman" w:hAnsi="Times New Roman" w:eastAsia="方正仿宋_GBK" w:cs="Times New Roman"/>
                <w:color w:val="auto"/>
                <w:kern w:val="2"/>
                <w:sz w:val="30"/>
                <w:szCs w:val="30"/>
                <w:highlight w:val="none"/>
                <w:lang w:val="en-US" w:eastAsia="zh-CN" w:bidi="ar-SA"/>
              </w:rPr>
              <w:t>执行情况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5" w:type="dxa"/>
            <w:vAlign w:val="center"/>
          </w:tcPr>
          <w:p>
            <w:pPr>
              <w:pStyle w:val="2"/>
              <w:jc w:val="left"/>
              <w:rPr>
                <w:rFonts w:hint="default"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both"/>
        <w:rPr>
          <w:rFonts w:ascii="Times New Roman" w:hAnsi="Times New Roman" w:eastAsia="方正小标宋_GBK" w:cs="Times New Roman"/>
          <w:color w:val="auto"/>
          <w:sz w:val="40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附件11-1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兵团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创新联合体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名录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CN"/>
        </w:rPr>
        <w:t>七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兵团铝基电子新材料创新联合体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新疆金泰新材料技术股份有限公司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八师（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兵团煤基精细化学品创新联合体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新疆至臻化工工程研究中心有限公司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兵团铝产业协同创新联合体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新疆生产建设兵团第八师天山铝业有限公司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兵团“源网荷储”协同创新联合体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中新建电力集团有限责任公司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兵团生物可降解材料创新联合体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新疆天业（集团）有限公司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兵团葡萄酒产业提升创新联合体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新疆张裕巴保男爵酒庄有限公司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兵团棉种产业化创新联合体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新疆合信科技发展有限公司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兵直（1个）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兵团生猪育种创新联合体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新疆天康畜牧科技有限公司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color w:val="auto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nknown">
    <w15:presenceInfo w15:providerId="None" w15:userId="Unknow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57376"/>
    <w:rsid w:val="1FE70264"/>
    <w:rsid w:val="2936664C"/>
    <w:rsid w:val="2D186AC9"/>
    <w:rsid w:val="3565444E"/>
    <w:rsid w:val="3FCF48FA"/>
    <w:rsid w:val="430A123E"/>
    <w:rsid w:val="51F83020"/>
    <w:rsid w:val="541B62B2"/>
    <w:rsid w:val="6082573E"/>
    <w:rsid w:val="690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Body text|1"/>
    <w:basedOn w:val="1"/>
    <w:qFormat/>
    <w:uiPriority w:val="0"/>
    <w:pPr>
      <w:spacing w:line="415" w:lineRule="auto"/>
      <w:ind w:firstLine="400"/>
    </w:pPr>
    <w:rPr>
      <w:rFonts w:ascii="宋体" w:hAnsi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2024-11-18T04:03:00Z</cp:lastPrinted>
  <dcterms:modified xsi:type="dcterms:W3CDTF">2025-11-11T09:19:34Z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